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38" w:rsidRDefault="00E664D6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71246E9" wp14:editId="73372F55">
            <wp:simplePos x="1076960" y="1198880"/>
            <wp:positionH relativeFrom="margin">
              <wp:align>right</wp:align>
            </wp:positionH>
            <wp:positionV relativeFrom="margin">
              <wp:align>top</wp:align>
            </wp:positionV>
            <wp:extent cx="1198880" cy="1503680"/>
            <wp:effectExtent l="0" t="0" r="127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128" cy="15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1E38" w:rsidRDefault="00471E38">
      <w:pPr>
        <w:spacing w:line="360" w:lineRule="auto"/>
        <w:jc w:val="both"/>
      </w:pPr>
    </w:p>
    <w:p w:rsidR="00471E38" w:rsidRDefault="00471E38"/>
    <w:p w:rsidR="00471E38" w:rsidRDefault="00DC0D87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471E38" w:rsidRDefault="00471E38">
      <w:pPr>
        <w:jc w:val="center"/>
        <w:rPr>
          <w:b/>
          <w:bCs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525309" w:rsidRDefault="00525309">
      <w:pPr>
        <w:jc w:val="center"/>
        <w:rPr>
          <w:b/>
          <w:bCs/>
          <w:sz w:val="24"/>
          <w:szCs w:val="24"/>
        </w:rPr>
      </w:pPr>
    </w:p>
    <w:p w:rsidR="00471E38" w:rsidRDefault="00DC0D8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:rsidR="00471E38" w:rsidRDefault="00471E38">
      <w:pPr>
        <w:jc w:val="center"/>
        <w:rPr>
          <w:b/>
          <w:bCs/>
          <w:sz w:val="24"/>
          <w:szCs w:val="24"/>
        </w:rPr>
      </w:pPr>
    </w:p>
    <w:p w:rsidR="00471E38" w:rsidRDefault="00DC0D87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САЙЛАУБАЙ ЕРНУР СЕРИКОВИЧ </w:t>
      </w:r>
    </w:p>
    <w:tbl>
      <w:tblPr>
        <w:tblStyle w:val="TableNormal"/>
        <w:tblW w:w="957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65"/>
        <w:gridCol w:w="6106"/>
      </w:tblGrid>
      <w:tr w:rsidR="00471E38" w:rsidTr="00525309">
        <w:trPr>
          <w:trHeight w:val="3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12.01.2001</w:t>
            </w:r>
          </w:p>
        </w:tc>
      </w:tr>
      <w:tr w:rsidR="00471E38" w:rsidTr="00525309">
        <w:trPr>
          <w:trHeight w:val="3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Казак</w:t>
            </w:r>
          </w:p>
        </w:tc>
      </w:tr>
      <w:tr w:rsidR="00471E38" w:rsidTr="00525309">
        <w:trPr>
          <w:trHeight w:val="6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rPr>
                <w:rFonts w:eastAsia="Times New Roman" w:cs="Times New Roman"/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Коксуский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Район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село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Балпык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би , Ибрагимова 22</w:t>
            </w:r>
          </w:p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87478785407,</w:t>
            </w:r>
            <w:hyperlink r:id="rId8" w:history="1">
              <w:r>
                <w:rPr>
                  <w:rStyle w:val="Hyperlink0"/>
                  <w:b/>
                  <w:bCs/>
                  <w:sz w:val="24"/>
                  <w:szCs w:val="24"/>
                  <w:lang w:val="en-US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sailaubai.01@mail.ru</w:t>
              </w:r>
            </w:hyperlink>
          </w:p>
        </w:tc>
      </w:tr>
      <w:tr w:rsidR="00471E38" w:rsidTr="00525309">
        <w:trPr>
          <w:trHeight w:val="3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женат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Знакомство с занимаемой работой, приобретение опыта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471E38" w:rsidTr="00525309">
        <w:trPr>
          <w:trHeight w:val="12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2007-2018</w:t>
            </w:r>
          </w:p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Школа-гимназия имени К. К.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Жалаири</w:t>
            </w:r>
            <w:proofErr w:type="spellEnd"/>
          </w:p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Жетысуский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университет им. И.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Жансугурова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,ф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акультет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права и экономики, Государственное и местное управление.</w:t>
            </w:r>
          </w:p>
        </w:tc>
      </w:tr>
      <w:tr w:rsidR="00471E38" w:rsidTr="00525309">
        <w:trPr>
          <w:trHeight w:val="60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471E38" w:rsidRDefault="00DC0D87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471E38" w:rsidRPr="00E664D6" w:rsidTr="00525309">
        <w:trPr>
          <w:trHeight w:val="3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Microsoft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Office</w:t>
            </w:r>
            <w:proofErr w:type="gram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:World</w:t>
            </w:r>
            <w:proofErr w:type="spellEnd"/>
            <w:proofErr w:type="gram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Excel , Power Point.</w:t>
            </w:r>
          </w:p>
        </w:tc>
      </w:tr>
      <w:tr w:rsidR="00471E38" w:rsidTr="00525309">
        <w:trPr>
          <w:trHeight w:val="109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Коммуникабельность, работа с населением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управление персоналом</w:t>
            </w:r>
          </w:p>
        </w:tc>
      </w:tr>
      <w:tr w:rsidR="00471E38" w:rsidTr="00525309">
        <w:trPr>
          <w:trHeight w:val="6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Казахский язык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Русский язык , Английский язык - базовый</w:t>
            </w:r>
          </w:p>
        </w:tc>
      </w:tr>
      <w:tr w:rsidR="00471E38" w:rsidTr="00525309">
        <w:trPr>
          <w:trHeight w:val="60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Ответственность</w:t>
            </w:r>
            <w:proofErr w:type="gram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все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сторонность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организованность и управление.</w:t>
            </w:r>
          </w:p>
        </w:tc>
      </w:tr>
    </w:tbl>
    <w:p w:rsidR="00471E38" w:rsidRDefault="00471E38">
      <w:pPr>
        <w:widowControl w:val="0"/>
        <w:rPr>
          <w:b/>
          <w:bCs/>
          <w:sz w:val="24"/>
          <w:szCs w:val="24"/>
        </w:rPr>
      </w:pPr>
    </w:p>
    <w:p w:rsidR="00471E38" w:rsidRDefault="00DC0D87">
      <w:pPr>
        <w:spacing w:line="360" w:lineRule="auto"/>
        <w:ind w:firstLine="1418"/>
        <w:jc w:val="both"/>
        <w:rPr>
          <w:b/>
          <w:bCs/>
          <w:color w:val="FF0000"/>
          <w:sz w:val="24"/>
          <w:szCs w:val="24"/>
          <w:u w:color="FF0000"/>
        </w:rPr>
      </w:pPr>
      <w:r>
        <w:rPr>
          <w:b/>
          <w:bCs/>
          <w:color w:val="FF0000"/>
          <w:sz w:val="24"/>
          <w:szCs w:val="24"/>
          <w:u w:color="FF0000"/>
        </w:rPr>
        <w:t xml:space="preserve"> </w:t>
      </w:r>
    </w:p>
    <w:p w:rsidR="00471E38" w:rsidRDefault="00471E38">
      <w:pPr>
        <w:rPr>
          <w:b/>
          <w:bCs/>
          <w:i/>
          <w:iCs/>
          <w:sz w:val="24"/>
          <w:szCs w:val="24"/>
        </w:rPr>
      </w:pPr>
    </w:p>
    <w:p w:rsidR="00471E38" w:rsidRDefault="00471E38"/>
    <w:p w:rsidR="00471E38" w:rsidRDefault="00471E38"/>
    <w:p w:rsidR="00471E38" w:rsidRDefault="00471E38"/>
    <w:p w:rsidR="00471E38" w:rsidRPr="00525309" w:rsidRDefault="00471E38">
      <w:pPr>
        <w:jc w:val="right"/>
        <w:rPr>
          <w:lang w:val="en-US"/>
        </w:rPr>
      </w:pPr>
      <w:bookmarkStart w:id="0" w:name="_GoBack"/>
      <w:bookmarkEnd w:id="0"/>
    </w:p>
    <w:sectPr w:rsidR="00471E38" w:rsidRPr="00525309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1D" w:rsidRDefault="00ED0C1D">
      <w:r>
        <w:separator/>
      </w:r>
    </w:p>
  </w:endnote>
  <w:endnote w:type="continuationSeparator" w:id="0">
    <w:p w:rsidR="00ED0C1D" w:rsidRDefault="00ED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1D" w:rsidRDefault="00ED0C1D">
      <w:r>
        <w:separator/>
      </w:r>
    </w:p>
  </w:footnote>
  <w:footnote w:type="continuationSeparator" w:id="0">
    <w:p w:rsidR="00ED0C1D" w:rsidRDefault="00ED0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71E38"/>
    <w:rsid w:val="00471E38"/>
    <w:rsid w:val="00525309"/>
    <w:rsid w:val="008C6D28"/>
    <w:rsid w:val="00C71848"/>
    <w:rsid w:val="00DC0D87"/>
    <w:rsid w:val="00E664D6"/>
    <w:rsid w:val="00ED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laubai.01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2021-10-21T09:17:00Z</dcterms:created>
  <dcterms:modified xsi:type="dcterms:W3CDTF">2021-11-01T03:57:00Z</dcterms:modified>
</cp:coreProperties>
</file>