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67E57" w14:textId="77777777" w:rsidR="00B35544" w:rsidRDefault="00B35544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0C6A47" w:rsidRPr="00DE0164" w14:paraId="0F02E570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9AC2" w14:textId="638D6539" w:rsidR="000C6A47" w:rsidRPr="00DE0164" w:rsidRDefault="000C6A47" w:rsidP="00863FCB">
            <w:pPr>
              <w:ind w:left="142"/>
              <w:jc w:val="center"/>
              <w:rPr>
                <w:szCs w:val="28"/>
              </w:rPr>
            </w:pPr>
            <w:r w:rsidRPr="00DE0164">
              <w:rPr>
                <w:szCs w:val="28"/>
              </w:rPr>
              <w:t xml:space="preserve"> </w:t>
            </w:r>
            <w:r w:rsidR="001C0175">
              <w:rPr>
                <w:noProof/>
                <w:szCs w:val="28"/>
              </w:rPr>
              <w:drawing>
                <wp:inline distT="0" distB="0" distL="0" distR="0" wp14:anchorId="294CDC3A" wp14:editId="22E9FD24">
                  <wp:extent cx="1092200" cy="13601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28AECF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CC7331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0FF9E7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96E51E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6A7ED69" w14:textId="77777777" w:rsidR="00D035A7" w:rsidRDefault="00D035A7" w:rsidP="000C6A47">
      <w:pPr>
        <w:jc w:val="center"/>
        <w:rPr>
          <w:b/>
          <w:sz w:val="24"/>
          <w:szCs w:val="24"/>
        </w:rPr>
      </w:pPr>
    </w:p>
    <w:p w14:paraId="7CB8C63A" w14:textId="77777777" w:rsidR="00D035A7" w:rsidRDefault="00D035A7" w:rsidP="000C6A47">
      <w:pPr>
        <w:jc w:val="center"/>
        <w:rPr>
          <w:b/>
          <w:sz w:val="24"/>
          <w:szCs w:val="24"/>
        </w:rPr>
      </w:pPr>
    </w:p>
    <w:p w14:paraId="63CC6F8C" w14:textId="77777777" w:rsidR="00D035A7" w:rsidRDefault="00D035A7" w:rsidP="000C6A47">
      <w:pPr>
        <w:jc w:val="center"/>
        <w:rPr>
          <w:b/>
          <w:sz w:val="24"/>
          <w:szCs w:val="24"/>
        </w:rPr>
      </w:pPr>
    </w:p>
    <w:p w14:paraId="6848161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084DCD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41894BE" w14:textId="5AD3E393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8A01D9">
        <w:rPr>
          <w:b/>
          <w:sz w:val="24"/>
          <w:szCs w:val="24"/>
        </w:rPr>
        <w:t xml:space="preserve">Ни Диана Витальевна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D035A7" w:rsidRPr="00DE0164" w14:paraId="31032476" w14:textId="77777777" w:rsidTr="00D035A7">
        <w:trPr>
          <w:trHeight w:val="350"/>
        </w:trPr>
        <w:tc>
          <w:tcPr>
            <w:tcW w:w="3531" w:type="dxa"/>
          </w:tcPr>
          <w:p w14:paraId="6E0F342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850DB8A" w14:textId="5B304787" w:rsidR="000C6A47" w:rsidRPr="00DE0164" w:rsidRDefault="008A01D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24.06.2001</w:t>
            </w:r>
          </w:p>
        </w:tc>
      </w:tr>
      <w:tr w:rsidR="00D035A7" w:rsidRPr="00DE0164" w14:paraId="22129AF7" w14:textId="77777777" w:rsidTr="00D035A7">
        <w:trPr>
          <w:trHeight w:val="299"/>
        </w:trPr>
        <w:tc>
          <w:tcPr>
            <w:tcW w:w="3531" w:type="dxa"/>
          </w:tcPr>
          <w:p w14:paraId="609A88D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380DFB3" w14:textId="156D4191" w:rsidR="000C6A47" w:rsidRPr="00DE0164" w:rsidRDefault="008A01D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кореянка</w:t>
            </w:r>
          </w:p>
        </w:tc>
      </w:tr>
      <w:tr w:rsidR="00D035A7" w:rsidRPr="00DE0164" w14:paraId="5DBEB25D" w14:textId="77777777" w:rsidTr="00D035A7">
        <w:trPr>
          <w:trHeight w:val="373"/>
        </w:trPr>
        <w:tc>
          <w:tcPr>
            <w:tcW w:w="3531" w:type="dxa"/>
          </w:tcPr>
          <w:p w14:paraId="3ECFAD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45495DDB" w14:textId="77777777" w:rsidR="000C6A47" w:rsidRDefault="008A01D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микрорайон 46 дом 51 квартира;</w:t>
            </w:r>
          </w:p>
          <w:p w14:paraId="0F7B9942" w14:textId="77777777" w:rsidR="008A01D9" w:rsidRDefault="008A01D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7071820518;</w:t>
            </w:r>
          </w:p>
          <w:p w14:paraId="403C20AF" w14:textId="1071A5DA" w:rsidR="008A01D9" w:rsidRPr="008A01D9" w:rsidRDefault="00740011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ni</w:t>
            </w:r>
            <w:r w:rsidR="008A01D9">
              <w:rPr>
                <w:b/>
                <w:sz w:val="24"/>
                <w:szCs w:val="24"/>
                <w:lang w:val="en-US"/>
              </w:rPr>
              <w:t>-0101@mail.ru</w:t>
            </w:r>
          </w:p>
        </w:tc>
      </w:tr>
      <w:tr w:rsidR="00D035A7" w:rsidRPr="00DE0164" w14:paraId="514329E8" w14:textId="77777777" w:rsidTr="00D035A7">
        <w:trPr>
          <w:trHeight w:val="266"/>
        </w:trPr>
        <w:tc>
          <w:tcPr>
            <w:tcW w:w="3531" w:type="dxa"/>
          </w:tcPr>
          <w:p w14:paraId="77CD7CF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140E2A2" w14:textId="13E90C6A" w:rsidR="000C6A47" w:rsidRPr="00DE0164" w:rsidRDefault="002422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D035A7" w:rsidRPr="00DE0164" w14:paraId="0764A757" w14:textId="77777777" w:rsidTr="00D035A7">
        <w:trPr>
          <w:trHeight w:val="213"/>
        </w:trPr>
        <w:tc>
          <w:tcPr>
            <w:tcW w:w="9889" w:type="dxa"/>
            <w:gridSpan w:val="2"/>
          </w:tcPr>
          <w:p w14:paraId="18AB86F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035A7" w:rsidRPr="00DE0164" w14:paraId="7EB7FD8B" w14:textId="77777777" w:rsidTr="00D035A7">
        <w:trPr>
          <w:trHeight w:val="162"/>
        </w:trPr>
        <w:tc>
          <w:tcPr>
            <w:tcW w:w="9889" w:type="dxa"/>
            <w:gridSpan w:val="2"/>
          </w:tcPr>
          <w:p w14:paraId="3B747BA3" w14:textId="39F20ADA" w:rsidR="000C6A47" w:rsidRPr="00DE0164" w:rsidRDefault="00A712C4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Получить хороший опыт  и </w:t>
            </w:r>
            <w:r w:rsidR="008F421E">
              <w:rPr>
                <w:b/>
                <w:bCs/>
                <w:sz w:val="24"/>
                <w:szCs w:val="24"/>
              </w:rPr>
              <w:t xml:space="preserve">стать профессионалом своей работы. </w:t>
            </w:r>
            <w:r w:rsidR="00CF2F7F">
              <w:rPr>
                <w:b/>
                <w:bCs/>
                <w:sz w:val="24"/>
                <w:szCs w:val="24"/>
              </w:rPr>
              <w:t>Достичь карьерного роста.</w:t>
            </w:r>
          </w:p>
        </w:tc>
      </w:tr>
      <w:tr w:rsidR="00D035A7" w:rsidRPr="00DE0164" w14:paraId="12E07116" w14:textId="77777777" w:rsidTr="00D035A7">
        <w:trPr>
          <w:trHeight w:val="265"/>
        </w:trPr>
        <w:tc>
          <w:tcPr>
            <w:tcW w:w="9889" w:type="dxa"/>
            <w:gridSpan w:val="2"/>
          </w:tcPr>
          <w:p w14:paraId="7386BBD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035A7" w:rsidRPr="00DE0164" w14:paraId="4EB234E8" w14:textId="77777777" w:rsidTr="00D035A7">
        <w:trPr>
          <w:trHeight w:val="356"/>
        </w:trPr>
        <w:tc>
          <w:tcPr>
            <w:tcW w:w="3531" w:type="dxa"/>
          </w:tcPr>
          <w:p w14:paraId="475F0DF7" w14:textId="4C063AC4" w:rsidR="003C4E9C" w:rsidRPr="003C4E9C" w:rsidRDefault="003C4E9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2018г. </w:t>
            </w:r>
            <w:r w:rsidR="00A44AD3">
              <w:rPr>
                <w:i/>
                <w:sz w:val="24"/>
                <w:szCs w:val="24"/>
                <w:lang w:eastAsia="x-none"/>
              </w:rPr>
              <w:t>–</w:t>
            </w:r>
            <w:r>
              <w:rPr>
                <w:i/>
                <w:sz w:val="24"/>
                <w:szCs w:val="24"/>
                <w:lang w:eastAsia="x-none"/>
              </w:rPr>
              <w:t xml:space="preserve"> 2021</w:t>
            </w:r>
            <w:r w:rsidR="00A44AD3">
              <w:rPr>
                <w:i/>
                <w:sz w:val="24"/>
                <w:szCs w:val="24"/>
                <w:lang w:eastAsia="x-none"/>
              </w:rPr>
              <w:t>г.</w:t>
            </w:r>
          </w:p>
        </w:tc>
        <w:tc>
          <w:tcPr>
            <w:tcW w:w="6358" w:type="dxa"/>
          </w:tcPr>
          <w:p w14:paraId="24A7A6AE" w14:textId="0954EA9C" w:rsidR="000C6A47" w:rsidRPr="00DE0164" w:rsidRDefault="00CC5880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им. И. Жансыгурова по специальности государственное и местное управление</w:t>
            </w:r>
          </w:p>
        </w:tc>
      </w:tr>
      <w:tr w:rsidR="00D035A7" w:rsidRPr="00DE0164" w14:paraId="570FDA3A" w14:textId="77777777" w:rsidTr="00D035A7">
        <w:trPr>
          <w:trHeight w:val="761"/>
        </w:trPr>
        <w:tc>
          <w:tcPr>
            <w:tcW w:w="9889" w:type="dxa"/>
            <w:gridSpan w:val="2"/>
          </w:tcPr>
          <w:p w14:paraId="25A47E0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282980C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035A7" w:rsidRPr="00DE0164" w14:paraId="4850CFD9" w14:textId="77777777" w:rsidTr="00D035A7">
        <w:trPr>
          <w:trHeight w:val="289"/>
        </w:trPr>
        <w:tc>
          <w:tcPr>
            <w:tcW w:w="3531" w:type="dxa"/>
          </w:tcPr>
          <w:p w14:paraId="47CD54FA" w14:textId="1E770AF1" w:rsidR="00F97FF3" w:rsidRDefault="009F6E13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  <w:r w:rsidR="00F97FF3">
              <w:rPr>
                <w:i/>
                <w:sz w:val="24"/>
                <w:szCs w:val="24"/>
              </w:rPr>
              <w:t>г</w:t>
            </w:r>
          </w:p>
          <w:p w14:paraId="57EB756C" w14:textId="77777777" w:rsidR="00AF1DE2" w:rsidRDefault="00AF1DE2" w:rsidP="00863FCB">
            <w:pPr>
              <w:rPr>
                <w:i/>
                <w:sz w:val="24"/>
                <w:szCs w:val="24"/>
              </w:rPr>
            </w:pPr>
          </w:p>
          <w:p w14:paraId="0BF5F6A1" w14:textId="57B14C6A" w:rsidR="000C6A47" w:rsidRDefault="009F6E13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2019г</w:t>
            </w:r>
          </w:p>
          <w:p w14:paraId="1633C30E" w14:textId="355E459C" w:rsidR="009F6E13" w:rsidRPr="00DE0164" w:rsidRDefault="009F6E13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</w:t>
            </w:r>
          </w:p>
        </w:tc>
        <w:tc>
          <w:tcPr>
            <w:tcW w:w="6358" w:type="dxa"/>
          </w:tcPr>
          <w:p w14:paraId="6FA444DE" w14:textId="1E3A6497" w:rsidR="000C6A47" w:rsidRDefault="001C5FFC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Палата предпринимателей </w:t>
            </w:r>
            <w:r w:rsidR="00AF1DE2">
              <w:rPr>
                <w:b/>
                <w:i/>
                <w:sz w:val="24"/>
                <w:szCs w:val="24"/>
              </w:rPr>
              <w:t>Алматинской области «Атамекен»</w:t>
            </w:r>
            <w:r w:rsidR="004E4662">
              <w:rPr>
                <w:b/>
                <w:i/>
                <w:sz w:val="24"/>
                <w:szCs w:val="24"/>
              </w:rPr>
              <w:t>;</w:t>
            </w:r>
          </w:p>
          <w:p w14:paraId="456D90E9" w14:textId="4131C302" w:rsidR="00AF1DE2" w:rsidRDefault="00A23A14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Центр обслуживания молодежи города Талдыкурган</w:t>
            </w:r>
            <w:r w:rsidR="004E4662">
              <w:rPr>
                <w:b/>
                <w:i/>
                <w:sz w:val="24"/>
                <w:szCs w:val="24"/>
              </w:rPr>
              <w:t>;</w:t>
            </w:r>
          </w:p>
          <w:p w14:paraId="5ACEBDB6" w14:textId="2D12E883" w:rsidR="00A23A14" w:rsidRPr="00DE0164" w:rsidRDefault="00162440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Агенство РК по делам </w:t>
            </w:r>
            <w:r w:rsidR="004E4662">
              <w:rPr>
                <w:b/>
                <w:i/>
                <w:sz w:val="24"/>
                <w:szCs w:val="24"/>
              </w:rPr>
              <w:t>государственной службы Алматинской области.</w:t>
            </w:r>
          </w:p>
        </w:tc>
      </w:tr>
      <w:tr w:rsidR="00D035A7" w:rsidRPr="00DE0164" w14:paraId="1AB8442E" w14:textId="77777777" w:rsidTr="00D035A7">
        <w:trPr>
          <w:trHeight w:val="380"/>
        </w:trPr>
        <w:tc>
          <w:tcPr>
            <w:tcW w:w="9889" w:type="dxa"/>
            <w:gridSpan w:val="2"/>
          </w:tcPr>
          <w:p w14:paraId="5F42A4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035A7" w:rsidRPr="00DE0164" w14:paraId="73FFF736" w14:textId="77777777" w:rsidTr="00D035A7">
        <w:trPr>
          <w:trHeight w:val="258"/>
        </w:trPr>
        <w:tc>
          <w:tcPr>
            <w:tcW w:w="3531" w:type="dxa"/>
          </w:tcPr>
          <w:p w14:paraId="2A1C630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E1057AB" w14:textId="2F724BA6" w:rsidR="000C6A47" w:rsidRPr="00253D93" w:rsidRDefault="00253D93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Офисные программы: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="00615204">
              <w:rPr>
                <w:b/>
                <w:sz w:val="24"/>
                <w:szCs w:val="24"/>
                <w:lang w:val="en-US"/>
              </w:rPr>
              <w:t xml:space="preserve"> Office, Wor</w:t>
            </w:r>
            <w:r w:rsidR="00A40330">
              <w:rPr>
                <w:b/>
                <w:sz w:val="24"/>
                <w:szCs w:val="24"/>
                <w:lang w:val="en-US"/>
              </w:rPr>
              <w:t>d, Excel, Power point</w:t>
            </w:r>
            <w:r w:rsidR="00A560C8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D035A7" w:rsidRPr="00DE0164" w14:paraId="5BFA53C7" w14:textId="77777777" w:rsidTr="00D035A7">
        <w:trPr>
          <w:trHeight w:val="503"/>
        </w:trPr>
        <w:tc>
          <w:tcPr>
            <w:tcW w:w="3531" w:type="dxa"/>
          </w:tcPr>
          <w:p w14:paraId="3DBBC66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7B66980" w14:textId="1853079E" w:rsidR="000C6A47" w:rsidRPr="00617E66" w:rsidRDefault="00E4078B" w:rsidP="00617E66">
            <w:pPr>
              <w:divId w:val="994645638"/>
              <w:rPr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Бесконфликтност</w:t>
            </w:r>
            <w:r w:rsidR="00BF3676">
              <w:rPr>
                <w:b/>
                <w:sz w:val="24"/>
                <w:szCs w:val="24"/>
              </w:rPr>
              <w:t xml:space="preserve">ь, быстрая обучаемость, </w:t>
            </w:r>
            <w:r w:rsidR="009140F9">
              <w:rPr>
                <w:b/>
                <w:sz w:val="24"/>
                <w:szCs w:val="24"/>
              </w:rPr>
              <w:t>высокая работоспособность</w:t>
            </w:r>
            <w:r w:rsidR="00617E66">
              <w:rPr>
                <w:b/>
                <w:sz w:val="24"/>
                <w:szCs w:val="24"/>
              </w:rPr>
              <w:t>, легко ад</w:t>
            </w:r>
            <w:r w:rsidR="00F052C2">
              <w:rPr>
                <w:b/>
                <w:sz w:val="24"/>
                <w:szCs w:val="24"/>
              </w:rPr>
              <w:t>аптируюсь к новым информационным системам, навыки введения переговоров с людьми.</w:t>
            </w:r>
          </w:p>
        </w:tc>
      </w:tr>
      <w:tr w:rsidR="00D035A7" w:rsidRPr="00DE0164" w14:paraId="241DCE52" w14:textId="77777777" w:rsidTr="00D035A7">
        <w:trPr>
          <w:trHeight w:val="555"/>
        </w:trPr>
        <w:tc>
          <w:tcPr>
            <w:tcW w:w="3531" w:type="dxa"/>
          </w:tcPr>
          <w:p w14:paraId="2D6CD1E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2BE9318" w14:textId="43636253" w:rsidR="000C6A47" w:rsidRPr="00DE0164" w:rsidRDefault="00A560C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язык </w:t>
            </w:r>
            <w:r w:rsidR="00964A5B">
              <w:rPr>
                <w:b/>
                <w:sz w:val="24"/>
                <w:szCs w:val="24"/>
              </w:rPr>
              <w:t>– свободно; русский язык – свободно; английский язык- базовый.</w:t>
            </w:r>
          </w:p>
        </w:tc>
      </w:tr>
      <w:tr w:rsidR="00D035A7" w:rsidRPr="00DE0164" w14:paraId="72E034FA" w14:textId="77777777" w:rsidTr="00D035A7">
        <w:trPr>
          <w:trHeight w:val="323"/>
        </w:trPr>
        <w:tc>
          <w:tcPr>
            <w:tcW w:w="3531" w:type="dxa"/>
          </w:tcPr>
          <w:p w14:paraId="2680E80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A51E58D" w14:textId="2CF69EFA" w:rsidR="000C6A47" w:rsidRPr="00C94E74" w:rsidRDefault="00C94E7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Внимательность,пунктуальность, </w:t>
            </w:r>
            <w:r w:rsidR="00DC15FA">
              <w:rPr>
                <w:b/>
                <w:sz w:val="24"/>
                <w:szCs w:val="24"/>
              </w:rPr>
              <w:t>само организованность,</w:t>
            </w:r>
            <w:r w:rsidR="00A41CAA">
              <w:rPr>
                <w:b/>
                <w:sz w:val="24"/>
                <w:szCs w:val="24"/>
              </w:rPr>
              <w:t xml:space="preserve"> </w:t>
            </w:r>
            <w:ins w:id="1" w:author="1k-225-01">
              <w:r w:rsidR="00B85FBF">
                <w:rPr>
                  <w:b/>
                  <w:sz w:val="24"/>
                  <w:szCs w:val="24"/>
                </w:rPr>
                <w:t xml:space="preserve">работоспособность, самокритичность. </w:t>
              </w:r>
            </w:ins>
          </w:p>
        </w:tc>
      </w:tr>
    </w:tbl>
    <w:p w14:paraId="1E5D4419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389C5F7A" w14:textId="77777777" w:rsidR="000C6A47" w:rsidRPr="00B35544" w:rsidRDefault="000C6A47" w:rsidP="000C6A47"/>
    <w:p w14:paraId="62078C95" w14:textId="77777777" w:rsidR="000C6A47" w:rsidRDefault="000C6A47" w:rsidP="000C6A47">
      <w:pPr>
        <w:rPr>
          <w:lang w:val="kk-KZ"/>
        </w:rPr>
      </w:pPr>
    </w:p>
    <w:p w14:paraId="56A911FC" w14:textId="77777777" w:rsidR="000C6A47" w:rsidRDefault="000C6A47" w:rsidP="000C6A47">
      <w:pPr>
        <w:rPr>
          <w:lang w:val="kk-KZ"/>
        </w:rPr>
      </w:pPr>
    </w:p>
    <w:p w14:paraId="2F23D2EE" w14:textId="77777777" w:rsidR="000C6A47" w:rsidRDefault="000C6A47" w:rsidP="000C6A47">
      <w:pPr>
        <w:rPr>
          <w:lang w:val="kk-KZ"/>
        </w:rPr>
      </w:pPr>
    </w:p>
    <w:p w14:paraId="7224FD36" w14:textId="77777777" w:rsidR="000C6A47" w:rsidRDefault="000C6A47" w:rsidP="000C6A47">
      <w:pPr>
        <w:rPr>
          <w:lang w:val="kk-KZ"/>
        </w:rPr>
      </w:pPr>
    </w:p>
    <w:p w14:paraId="4086F2E7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1421662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02D569BF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50467BC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Диана Ни">
    <w15:presenceInfo w15:providerId="Windows Live" w15:userId="c5b641b10e48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BDC"/>
    <w:rsid w:val="00016614"/>
    <w:rsid w:val="00034066"/>
    <w:rsid w:val="00065B14"/>
    <w:rsid w:val="000C6A47"/>
    <w:rsid w:val="00156875"/>
    <w:rsid w:val="00162440"/>
    <w:rsid w:val="001749F2"/>
    <w:rsid w:val="001C0175"/>
    <w:rsid w:val="001C5FFC"/>
    <w:rsid w:val="0024222C"/>
    <w:rsid w:val="00253D93"/>
    <w:rsid w:val="00280D27"/>
    <w:rsid w:val="002F272B"/>
    <w:rsid w:val="003833AE"/>
    <w:rsid w:val="003C4E9C"/>
    <w:rsid w:val="003F6699"/>
    <w:rsid w:val="00473DAA"/>
    <w:rsid w:val="004C36B1"/>
    <w:rsid w:val="004E4662"/>
    <w:rsid w:val="005E75A8"/>
    <w:rsid w:val="00612D8F"/>
    <w:rsid w:val="00615204"/>
    <w:rsid w:val="00617E66"/>
    <w:rsid w:val="006348CE"/>
    <w:rsid w:val="006451F1"/>
    <w:rsid w:val="00683E3E"/>
    <w:rsid w:val="00693DC7"/>
    <w:rsid w:val="006F7D10"/>
    <w:rsid w:val="00710705"/>
    <w:rsid w:val="00737D9B"/>
    <w:rsid w:val="00740011"/>
    <w:rsid w:val="007755CC"/>
    <w:rsid w:val="00863EC1"/>
    <w:rsid w:val="008A01D9"/>
    <w:rsid w:val="008F421E"/>
    <w:rsid w:val="009140F9"/>
    <w:rsid w:val="00964A5B"/>
    <w:rsid w:val="009F260A"/>
    <w:rsid w:val="009F6E13"/>
    <w:rsid w:val="00A17C0C"/>
    <w:rsid w:val="00A23A14"/>
    <w:rsid w:val="00A40330"/>
    <w:rsid w:val="00A41CAA"/>
    <w:rsid w:val="00A44AD3"/>
    <w:rsid w:val="00A560C8"/>
    <w:rsid w:val="00A712C4"/>
    <w:rsid w:val="00AE6337"/>
    <w:rsid w:val="00AF1DE2"/>
    <w:rsid w:val="00B20720"/>
    <w:rsid w:val="00B2134E"/>
    <w:rsid w:val="00B35544"/>
    <w:rsid w:val="00B6540F"/>
    <w:rsid w:val="00B85FBF"/>
    <w:rsid w:val="00BB586D"/>
    <w:rsid w:val="00BE14CD"/>
    <w:rsid w:val="00BF3676"/>
    <w:rsid w:val="00BF6811"/>
    <w:rsid w:val="00C410ED"/>
    <w:rsid w:val="00C63F9B"/>
    <w:rsid w:val="00C94E74"/>
    <w:rsid w:val="00CC5880"/>
    <w:rsid w:val="00CF2F7F"/>
    <w:rsid w:val="00D035A7"/>
    <w:rsid w:val="00DC15FA"/>
    <w:rsid w:val="00E13954"/>
    <w:rsid w:val="00E4078B"/>
    <w:rsid w:val="00EF4F6F"/>
    <w:rsid w:val="00F052C2"/>
    <w:rsid w:val="00F177C2"/>
    <w:rsid w:val="00F4618F"/>
    <w:rsid w:val="00F6710B"/>
    <w:rsid w:val="00F97FF3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FDC2"/>
  <w14:conflictMod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3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D0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3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D0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2021-10-18T16:08:00Z</dcterms:created>
  <dcterms:modified xsi:type="dcterms:W3CDTF">2021-11-01T03:30:00Z</dcterms:modified>
</cp:coreProperties>
</file>